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2DA924" w14:textId="77777777" w:rsidR="00F7226C" w:rsidRPr="00156904" w:rsidRDefault="00156904">
      <w:pPr>
        <w:rPr>
          <w:sz w:val="44"/>
          <w:szCs w:val="44"/>
        </w:rPr>
      </w:pPr>
      <w:proofErr w:type="spellStart"/>
      <w:r w:rsidRPr="00156904">
        <w:rPr>
          <w:sz w:val="44"/>
          <w:szCs w:val="44"/>
        </w:rPr>
        <w:t>iRisk</w:t>
      </w:r>
      <w:proofErr w:type="spellEnd"/>
      <w:r w:rsidRPr="00156904">
        <w:rPr>
          <w:sz w:val="44"/>
          <w:szCs w:val="44"/>
        </w:rPr>
        <w:t xml:space="preserve"> Services </w:t>
      </w:r>
      <w:proofErr w:type="spellStart"/>
      <w:r w:rsidRPr="00156904">
        <w:rPr>
          <w:sz w:val="44"/>
          <w:szCs w:val="44"/>
        </w:rPr>
        <w:t>bv</w:t>
      </w:r>
      <w:proofErr w:type="spellEnd"/>
    </w:p>
    <w:p w14:paraId="13BE7CF5" w14:textId="77777777" w:rsidR="00156904" w:rsidRDefault="00156904"/>
    <w:p w14:paraId="0DCC834C" w14:textId="77777777" w:rsidR="00156904" w:rsidRPr="00B8577F" w:rsidRDefault="005660E4">
      <w:pPr>
        <w:rPr>
          <w:sz w:val="32"/>
          <w:szCs w:val="32"/>
        </w:rPr>
      </w:pPr>
      <w:r>
        <w:rPr>
          <w:sz w:val="32"/>
          <w:szCs w:val="32"/>
        </w:rPr>
        <w:t>Briefing for</w:t>
      </w:r>
      <w:r w:rsidR="00156904" w:rsidRPr="00B8577F">
        <w:rPr>
          <w:sz w:val="32"/>
          <w:szCs w:val="32"/>
        </w:rPr>
        <w:t xml:space="preserve"> </w:t>
      </w:r>
      <w:r w:rsidR="00332719">
        <w:rPr>
          <w:sz w:val="32"/>
          <w:szCs w:val="32"/>
        </w:rPr>
        <w:t xml:space="preserve">new </w:t>
      </w:r>
      <w:r w:rsidR="00156904" w:rsidRPr="00B8577F">
        <w:rPr>
          <w:sz w:val="32"/>
          <w:szCs w:val="32"/>
        </w:rPr>
        <w:t>logo</w:t>
      </w:r>
    </w:p>
    <w:p w14:paraId="79D5A83D" w14:textId="77777777" w:rsidR="00B8577F" w:rsidRDefault="00B8577F">
      <w:r>
        <w:t>----------------------------------------------------------------------------------------------------------------</w:t>
      </w:r>
    </w:p>
    <w:p w14:paraId="14A41DC1" w14:textId="77777777" w:rsidR="00B8577F" w:rsidRPr="00B8577F" w:rsidRDefault="00B8577F">
      <w:pPr>
        <w:rPr>
          <w:sz w:val="28"/>
          <w:szCs w:val="28"/>
        </w:rPr>
      </w:pPr>
    </w:p>
    <w:p w14:paraId="771636AC" w14:textId="77777777" w:rsidR="00B8577F" w:rsidRPr="00B8577F" w:rsidRDefault="00B8577F">
      <w:pPr>
        <w:rPr>
          <w:sz w:val="32"/>
          <w:szCs w:val="32"/>
        </w:rPr>
      </w:pPr>
      <w:r w:rsidRPr="00B8577F">
        <w:rPr>
          <w:sz w:val="32"/>
          <w:szCs w:val="32"/>
        </w:rPr>
        <w:t>Name</w:t>
      </w:r>
      <w:r w:rsidR="00296293">
        <w:rPr>
          <w:sz w:val="32"/>
          <w:szCs w:val="32"/>
        </w:rPr>
        <w:t xml:space="preserve"> and activities</w:t>
      </w:r>
    </w:p>
    <w:p w14:paraId="2A3C6237" w14:textId="77777777" w:rsidR="00B8577F" w:rsidRDefault="00B8577F"/>
    <w:p w14:paraId="6990AA06" w14:textId="77777777" w:rsidR="00B8577F" w:rsidRDefault="00296293">
      <w:proofErr w:type="spellStart"/>
      <w:r>
        <w:t>i</w:t>
      </w:r>
      <w:r w:rsidR="00B8577F">
        <w:t>Risk</w:t>
      </w:r>
      <w:proofErr w:type="spellEnd"/>
      <w:r w:rsidR="00B8577F">
        <w:t xml:space="preserve"> Services </w:t>
      </w:r>
      <w:proofErr w:type="spellStart"/>
      <w:r w:rsidR="00B8577F">
        <w:t>b.v</w:t>
      </w:r>
      <w:proofErr w:type="spellEnd"/>
      <w:r w:rsidR="00B8577F">
        <w:t>.</w:t>
      </w:r>
      <w:r>
        <w:t xml:space="preserve"> is founded in 2015 by Menno </w:t>
      </w:r>
      <w:proofErr w:type="spellStart"/>
      <w:r>
        <w:t>Borst</w:t>
      </w:r>
      <w:proofErr w:type="spellEnd"/>
      <w:r>
        <w:t xml:space="preserve"> and Ted </w:t>
      </w:r>
      <w:proofErr w:type="spellStart"/>
      <w:r>
        <w:t>Schopman</w:t>
      </w:r>
      <w:proofErr w:type="spellEnd"/>
      <w:r>
        <w:t xml:space="preserve">, two </w:t>
      </w:r>
      <w:r w:rsidR="006D4E15">
        <w:t>professionals with both 20 years of experience in Risk Management</w:t>
      </w:r>
      <w:r>
        <w:t>. We provide</w:t>
      </w:r>
      <w:r w:rsidR="005660E4">
        <w:t xml:space="preserve"> high quality</w:t>
      </w:r>
      <w:r>
        <w:t xml:space="preserve"> Risk Management, </w:t>
      </w:r>
      <w:ins w:id="0" w:author="Menno Borst" w:date="2015-11-06T10:37:00Z">
        <w:r w:rsidR="007F6CFE">
          <w:t>A</w:t>
        </w:r>
      </w:ins>
      <w:del w:id="1" w:author="Menno Borst" w:date="2015-11-06T10:37:00Z">
        <w:r w:rsidDel="007F6CFE">
          <w:delText>a</w:delText>
        </w:r>
      </w:del>
      <w:r>
        <w:t xml:space="preserve">udit and </w:t>
      </w:r>
      <w:ins w:id="2" w:author="Menno Borst" w:date="2015-11-06T10:37:00Z">
        <w:r w:rsidR="007F6CFE">
          <w:t>C</w:t>
        </w:r>
      </w:ins>
      <w:del w:id="3" w:author="Menno Borst" w:date="2015-11-06T10:37:00Z">
        <w:r w:rsidDel="007F6CFE">
          <w:delText>c</w:delText>
        </w:r>
      </w:del>
      <w:r>
        <w:t>ompliance services to companies, mostly i</w:t>
      </w:r>
      <w:r w:rsidR="00946D2D">
        <w:t>n retail business, but also in h</w:t>
      </w:r>
      <w:r>
        <w:t>ealthcare and other businesses.</w:t>
      </w:r>
    </w:p>
    <w:p w14:paraId="6DD7A469" w14:textId="77777777" w:rsidR="00296293" w:rsidRDefault="00296293"/>
    <w:p w14:paraId="04CB3022" w14:textId="77777777" w:rsidR="00296293" w:rsidRDefault="00296293">
      <w:r>
        <w:t>Risk Management is the business of advising companies about their strategic, operational and/or IT risks, and how to manage th</w:t>
      </w:r>
      <w:r w:rsidR="00EC29D1">
        <w:t>ose risks. This could mean avoi</w:t>
      </w:r>
      <w:r>
        <w:t>ding the risk</w:t>
      </w:r>
      <w:r w:rsidR="00EC29D1">
        <w:t xml:space="preserve"> all together</w:t>
      </w:r>
      <w:r>
        <w:t xml:space="preserve">, or taking </w:t>
      </w:r>
      <w:r w:rsidR="00EC29D1">
        <w:t>(control)</w:t>
      </w:r>
      <w:r>
        <w:t xml:space="preserve">measures to make sure that the risk </w:t>
      </w:r>
      <w:r w:rsidR="00EC29D1">
        <w:t>will not take place or that the damages will be low. Risk Management IS NOT avoiding all risks, its knowing what risks you are taking and how to minimize the damages, if any occur.</w:t>
      </w:r>
    </w:p>
    <w:p w14:paraId="02022FB1" w14:textId="77777777" w:rsidR="00A37A6D" w:rsidRDefault="00A37A6D" w:rsidP="00A37A6D">
      <w:pPr>
        <w:widowControl w:val="0"/>
        <w:autoSpaceDE w:val="0"/>
        <w:autoSpaceDN w:val="0"/>
        <w:adjustRightInd w:val="0"/>
        <w:rPr>
          <w:rFonts w:cs="Arial"/>
          <w:lang w:val="en-US"/>
        </w:rPr>
      </w:pPr>
      <w:r w:rsidRPr="00507C72">
        <w:rPr>
          <w:rFonts w:cs="Arial"/>
          <w:lang w:val="en-US"/>
        </w:rPr>
        <w:t xml:space="preserve">Risk management involves understanding, </w:t>
      </w:r>
      <w:proofErr w:type="spellStart"/>
      <w:r w:rsidRPr="00507C72">
        <w:rPr>
          <w:rFonts w:cs="Arial"/>
          <w:lang w:val="en-US"/>
        </w:rPr>
        <w:t>analysing</w:t>
      </w:r>
      <w:proofErr w:type="spellEnd"/>
      <w:r w:rsidRPr="00507C72">
        <w:rPr>
          <w:rFonts w:cs="Arial"/>
          <w:lang w:val="en-US"/>
        </w:rPr>
        <w:t xml:space="preserve"> and addressing risk to make sure </w:t>
      </w:r>
      <w:proofErr w:type="spellStart"/>
      <w:r w:rsidRPr="00507C72">
        <w:rPr>
          <w:rFonts w:cs="Arial"/>
          <w:lang w:val="en-US"/>
        </w:rPr>
        <w:t>organisations</w:t>
      </w:r>
      <w:proofErr w:type="spellEnd"/>
      <w:r w:rsidRPr="00507C72">
        <w:rPr>
          <w:rFonts w:cs="Arial"/>
          <w:lang w:val="en-US"/>
        </w:rPr>
        <w:t xml:space="preserve"> achieve their objectives. So it must be proportionate to the complexity and type of </w:t>
      </w:r>
      <w:proofErr w:type="spellStart"/>
      <w:r w:rsidRPr="00507C72">
        <w:rPr>
          <w:rFonts w:cs="Arial"/>
          <w:lang w:val="en-US"/>
        </w:rPr>
        <w:t>organisation</w:t>
      </w:r>
      <w:proofErr w:type="spellEnd"/>
      <w:r w:rsidRPr="00507C72">
        <w:rPr>
          <w:rFonts w:cs="Arial"/>
          <w:lang w:val="en-US"/>
        </w:rPr>
        <w:t xml:space="preserve"> involved. </w:t>
      </w:r>
    </w:p>
    <w:p w14:paraId="28EC5AA4" w14:textId="77777777" w:rsidR="00A37A6D" w:rsidRDefault="00A37A6D" w:rsidP="00A37A6D">
      <w:pPr>
        <w:widowControl w:val="0"/>
        <w:autoSpaceDE w:val="0"/>
        <w:autoSpaceDN w:val="0"/>
        <w:adjustRightInd w:val="0"/>
        <w:rPr>
          <w:rFonts w:cs="Arial"/>
          <w:lang w:val="en-US"/>
        </w:rPr>
      </w:pPr>
    </w:p>
    <w:p w14:paraId="0E5E080C" w14:textId="77777777" w:rsidR="00A37A6D" w:rsidRPr="00A37A6D" w:rsidRDefault="00A37A6D" w:rsidP="00A37A6D">
      <w:r w:rsidRPr="00507C72">
        <w:rPr>
          <w:rFonts w:cs="Arial"/>
          <w:lang w:val="en-US"/>
        </w:rPr>
        <w:t>Because risk is inherent in everything we do, the type of roles undertaken by risk professionals are incredibly diverse. They include roles in insurance, business continuity, health and safety, corporate governance, engineering, planning and financial services.</w:t>
      </w:r>
    </w:p>
    <w:p w14:paraId="48675CE5" w14:textId="77777777" w:rsidR="00EC29D1" w:rsidRDefault="00EC29D1"/>
    <w:p w14:paraId="4063A14C" w14:textId="77777777" w:rsidR="00EC29D1" w:rsidRDefault="00EC29D1">
      <w:r>
        <w:t>Audit or Governance is the business of measuring (auditing) if the control measures in place are working and working well. If not, control measures need to be adjusted.</w:t>
      </w:r>
    </w:p>
    <w:p w14:paraId="492FADDC" w14:textId="77777777" w:rsidR="00EC29D1" w:rsidRDefault="00EC29D1"/>
    <w:p w14:paraId="452DB52D" w14:textId="77777777" w:rsidR="00EC29D1" w:rsidRDefault="00EC29D1">
      <w:r>
        <w:t xml:space="preserve">Compliance is the business of adhering to local and </w:t>
      </w:r>
      <w:r w:rsidR="005660E4">
        <w:t>(inter)national laws, regulations and standards.</w:t>
      </w:r>
    </w:p>
    <w:p w14:paraId="058C5A8A" w14:textId="77777777" w:rsidR="00A37A6D" w:rsidDel="006B0C24" w:rsidRDefault="00A37A6D">
      <w:pPr>
        <w:rPr>
          <w:del w:id="4" w:author="menno borst" w:date="2015-11-06T16:53:00Z"/>
          <w:sz w:val="32"/>
          <w:szCs w:val="32"/>
        </w:rPr>
      </w:pPr>
    </w:p>
    <w:p w14:paraId="747A15C7" w14:textId="77777777" w:rsidR="00A37A6D" w:rsidDel="006B0C24" w:rsidRDefault="00A37A6D">
      <w:pPr>
        <w:rPr>
          <w:del w:id="5" w:author="menno borst" w:date="2015-11-06T16:53:00Z"/>
          <w:sz w:val="32"/>
          <w:szCs w:val="32"/>
        </w:rPr>
      </w:pPr>
    </w:p>
    <w:p w14:paraId="0AA27599" w14:textId="77777777" w:rsidR="00507C72" w:rsidRPr="00507C72" w:rsidDel="006B0C24" w:rsidRDefault="00507C72">
      <w:pPr>
        <w:rPr>
          <w:del w:id="6" w:author="menno borst" w:date="2015-11-06T16:53:00Z"/>
          <w:sz w:val="32"/>
          <w:szCs w:val="32"/>
        </w:rPr>
      </w:pPr>
      <w:del w:id="7" w:author="menno borst" w:date="2015-11-06T16:53:00Z">
        <w:r w:rsidRPr="00507C72" w:rsidDel="006B0C24">
          <w:rPr>
            <w:sz w:val="32"/>
            <w:szCs w:val="32"/>
          </w:rPr>
          <w:delText>Vision</w:delText>
        </w:r>
      </w:del>
    </w:p>
    <w:p w14:paraId="15861D44" w14:textId="77777777" w:rsidR="00507C72" w:rsidRPr="00C90C60" w:rsidDel="006B0C24" w:rsidRDefault="00507C72" w:rsidP="00507C72">
      <w:pPr>
        <w:widowControl w:val="0"/>
        <w:autoSpaceDE w:val="0"/>
        <w:autoSpaceDN w:val="0"/>
        <w:adjustRightInd w:val="0"/>
        <w:rPr>
          <w:del w:id="8" w:author="menno borst" w:date="2015-11-06T16:53:00Z"/>
          <w:rFonts w:cs="Arial"/>
          <w:color w:val="FF0000"/>
          <w:lang w:val="en-US"/>
        </w:rPr>
      </w:pPr>
      <w:del w:id="9" w:author="menno borst" w:date="2015-11-06T16:53:00Z">
        <w:r w:rsidRPr="00507C72" w:rsidDel="006B0C24">
          <w:rPr>
            <w:rFonts w:cs="Arial"/>
            <w:lang w:val="en-US"/>
          </w:rPr>
          <w:delText>Risk is part of all our lives. We need to take r</w:delText>
        </w:r>
        <w:r w:rsidDel="006B0C24">
          <w:rPr>
            <w:rFonts w:cs="Arial"/>
            <w:lang w:val="en-US"/>
          </w:rPr>
          <w:delText xml:space="preserve">isks to grow and develop. </w:delText>
        </w:r>
        <w:r w:rsidRPr="00507C72" w:rsidDel="006B0C24">
          <w:rPr>
            <w:rFonts w:cs="Arial"/>
            <w:lang w:val="en-US"/>
          </w:rPr>
          <w:delText>In our</w:delText>
        </w:r>
        <w:r w:rsidDel="006B0C24">
          <w:rPr>
            <w:rFonts w:cs="Arial"/>
            <w:lang w:val="en-US"/>
          </w:rPr>
          <w:delText xml:space="preserve"> fast paced world, the risks </w:delText>
        </w:r>
      </w:del>
      <w:ins w:id="10" w:author="Menno Borst" w:date="2015-11-06T10:39:00Z">
        <w:del w:id="11" w:author="menno borst" w:date="2015-11-06T16:53:00Z">
          <w:r w:rsidR="007F6CFE" w:rsidDel="006B0C24">
            <w:rPr>
              <w:rFonts w:cs="Arial"/>
              <w:lang w:val="en-US"/>
            </w:rPr>
            <w:delText xml:space="preserve">corporate </w:delText>
          </w:r>
        </w:del>
      </w:ins>
      <w:ins w:id="12" w:author="Menno Borst" w:date="2015-11-06T10:40:00Z">
        <w:del w:id="13" w:author="menno borst" w:date="2015-11-06T16:53:00Z">
          <w:r w:rsidR="007F6CFE" w:rsidDel="006B0C24">
            <w:rPr>
              <w:rFonts w:cs="Arial"/>
              <w:lang w:val="en-US"/>
            </w:rPr>
            <w:delText>organisations</w:delText>
          </w:r>
        </w:del>
      </w:ins>
      <w:ins w:id="14" w:author="Menno Borst" w:date="2015-11-06T10:39:00Z">
        <w:del w:id="15" w:author="menno borst" w:date="2015-11-06T16:53:00Z">
          <w:r w:rsidR="007F6CFE" w:rsidDel="006B0C24">
            <w:rPr>
              <w:rFonts w:cs="Arial"/>
              <w:lang w:val="en-US"/>
            </w:rPr>
            <w:delText xml:space="preserve"> (</w:delText>
          </w:r>
        </w:del>
      </w:ins>
      <w:del w:id="16" w:author="menno borst" w:date="2015-11-06T16:53:00Z">
        <w:r w:rsidDel="006B0C24">
          <w:rPr>
            <w:rFonts w:cs="Arial"/>
            <w:lang w:val="en-US"/>
          </w:rPr>
          <w:delText>companies</w:delText>
        </w:r>
      </w:del>
      <w:ins w:id="17" w:author="Menno Borst" w:date="2015-11-06T10:40:00Z">
        <w:del w:id="18" w:author="menno borst" w:date="2015-11-06T16:53:00Z">
          <w:r w:rsidR="007F6CFE" w:rsidDel="006B0C24">
            <w:rPr>
              <w:rFonts w:cs="Arial"/>
              <w:lang w:val="en-US"/>
            </w:rPr>
            <w:delText>)</w:delText>
          </w:r>
        </w:del>
      </w:ins>
      <w:del w:id="19" w:author="menno borst" w:date="2015-11-06T16:53:00Z">
        <w:r w:rsidDel="006B0C24">
          <w:rPr>
            <w:rFonts w:cs="Arial"/>
            <w:lang w:val="en-US"/>
          </w:rPr>
          <w:delText xml:space="preserve"> </w:delText>
        </w:r>
        <w:r w:rsidRPr="00507C72" w:rsidDel="006B0C24">
          <w:rPr>
            <w:rFonts w:cs="Arial"/>
            <w:lang w:val="en-US"/>
          </w:rPr>
          <w:delText>have to manage evolve</w:delText>
        </w:r>
      </w:del>
      <w:ins w:id="20" w:author="Menno Borst" w:date="2015-11-06T10:40:00Z">
        <w:del w:id="21" w:author="menno borst" w:date="2015-11-06T16:53:00Z">
          <w:r w:rsidR="007F6CFE" w:rsidDel="006B0C24">
            <w:rPr>
              <w:rFonts w:cs="Arial"/>
              <w:lang w:val="en-US"/>
            </w:rPr>
            <w:delText>s</w:delText>
          </w:r>
        </w:del>
      </w:ins>
      <w:del w:id="22" w:author="menno borst" w:date="2015-11-06T16:53:00Z">
        <w:r w:rsidRPr="00507C72" w:rsidDel="006B0C24">
          <w:rPr>
            <w:rFonts w:cs="Arial"/>
            <w:lang w:val="en-US"/>
          </w:rPr>
          <w:delText xml:space="preserve"> quickly</w:delText>
        </w:r>
      </w:del>
      <w:ins w:id="23" w:author="Menno Borst" w:date="2015-11-06T10:40:00Z">
        <w:del w:id="24" w:author="menno borst" w:date="2015-11-06T16:53:00Z">
          <w:r w:rsidR="007F6CFE" w:rsidDel="006B0C24">
            <w:rPr>
              <w:rFonts w:cs="Arial"/>
              <w:lang w:val="en-US"/>
            </w:rPr>
            <w:delText>rappidly</w:delText>
          </w:r>
        </w:del>
      </w:ins>
      <w:del w:id="25" w:author="menno borst" w:date="2015-11-06T16:53:00Z">
        <w:r w:rsidRPr="00507C72" w:rsidDel="006B0C24">
          <w:rPr>
            <w:rFonts w:cs="Arial"/>
            <w:lang w:val="en-US"/>
          </w:rPr>
          <w:delText xml:space="preserve">. We need </w:delText>
        </w:r>
      </w:del>
      <w:ins w:id="26" w:author="Menno Borst" w:date="2015-11-06T10:40:00Z">
        <w:del w:id="27" w:author="menno borst" w:date="2015-11-06T16:53:00Z">
          <w:r w:rsidR="007F6CFE" w:rsidDel="006B0C24">
            <w:rPr>
              <w:rFonts w:cs="Arial"/>
              <w:lang w:val="en-US"/>
            </w:rPr>
            <w:delText>will</w:delText>
          </w:r>
          <w:r w:rsidR="007F6CFE" w:rsidRPr="00507C72" w:rsidDel="006B0C24">
            <w:rPr>
              <w:rFonts w:cs="Arial"/>
              <w:lang w:val="en-US"/>
            </w:rPr>
            <w:delText xml:space="preserve"> </w:delText>
          </w:r>
        </w:del>
      </w:ins>
      <w:del w:id="28" w:author="menno borst" w:date="2015-11-06T16:53:00Z">
        <w:r w:rsidRPr="00507C72" w:rsidDel="006B0C24">
          <w:rPr>
            <w:rFonts w:cs="Arial"/>
            <w:lang w:val="en-US"/>
          </w:rPr>
          <w:delText xml:space="preserve">to make sure </w:delText>
        </w:r>
      </w:del>
      <w:ins w:id="29" w:author="Menno Borst" w:date="2015-11-06T10:40:00Z">
        <w:del w:id="30" w:author="menno borst" w:date="2015-11-06T16:53:00Z">
          <w:r w:rsidR="007F6CFE" w:rsidDel="006B0C24">
            <w:rPr>
              <w:rFonts w:cs="Arial"/>
              <w:lang w:val="en-US"/>
            </w:rPr>
            <w:delText xml:space="preserve">that those </w:delText>
          </w:r>
        </w:del>
      </w:ins>
      <w:del w:id="31" w:author="menno borst" w:date="2015-11-06T16:53:00Z">
        <w:r w:rsidRPr="00507C72" w:rsidDel="006B0C24">
          <w:rPr>
            <w:rFonts w:cs="Arial"/>
            <w:lang w:val="en-US"/>
          </w:rPr>
          <w:delText xml:space="preserve">we manage risks </w:delText>
        </w:r>
      </w:del>
      <w:ins w:id="32" w:author="Menno Borst" w:date="2015-11-06T10:41:00Z">
        <w:del w:id="33" w:author="menno borst" w:date="2015-11-06T16:53:00Z">
          <w:r w:rsidR="007F6CFE" w:rsidDel="006B0C24">
            <w:rPr>
              <w:rFonts w:cs="Arial"/>
              <w:lang w:val="en-US"/>
            </w:rPr>
            <w:delText xml:space="preserve">are managed and the accountable board members won’t loose any sleep over </w:delText>
          </w:r>
          <w:commentRangeStart w:id="34"/>
          <w:r w:rsidR="007F6CFE" w:rsidDel="006B0C24">
            <w:rPr>
              <w:rFonts w:cs="Arial"/>
              <w:lang w:val="en-US"/>
            </w:rPr>
            <w:delText>them</w:delText>
          </w:r>
          <w:commentRangeEnd w:id="34"/>
          <w:r w:rsidR="007F6CFE" w:rsidDel="006B0C24">
            <w:rPr>
              <w:rStyle w:val="CommentReference"/>
            </w:rPr>
            <w:commentReference w:id="34"/>
          </w:r>
          <w:r w:rsidR="007F6CFE" w:rsidDel="006B0C24">
            <w:rPr>
              <w:rFonts w:cs="Arial"/>
              <w:lang w:val="en-US"/>
            </w:rPr>
            <w:delText xml:space="preserve">. </w:delText>
          </w:r>
        </w:del>
      </w:ins>
      <w:del w:id="35" w:author="menno borst" w:date="2015-11-06T16:53:00Z">
        <w:r w:rsidRPr="00507C72" w:rsidDel="006B0C24">
          <w:rPr>
            <w:rFonts w:cs="Arial"/>
            <w:lang w:val="en-US"/>
          </w:rPr>
          <w:delText>so that we minimise their threats and maximise their potential.</w:delText>
        </w:r>
      </w:del>
    </w:p>
    <w:p w14:paraId="551D7366" w14:textId="77777777" w:rsidR="00C90C60" w:rsidRDefault="00C90C60">
      <w:pPr>
        <w:rPr>
          <w:sz w:val="32"/>
          <w:szCs w:val="32"/>
        </w:rPr>
      </w:pPr>
    </w:p>
    <w:p w14:paraId="65E0E4A6" w14:textId="77777777" w:rsidR="00C90C60" w:rsidRDefault="00C90C60">
      <w:pPr>
        <w:rPr>
          <w:sz w:val="32"/>
          <w:szCs w:val="32"/>
        </w:rPr>
      </w:pPr>
    </w:p>
    <w:p w14:paraId="7FB090EA" w14:textId="77777777" w:rsidR="00B8577F" w:rsidRDefault="00B8577F">
      <w:pPr>
        <w:rPr>
          <w:sz w:val="32"/>
          <w:szCs w:val="32"/>
        </w:rPr>
      </w:pPr>
      <w:proofErr w:type="spellStart"/>
      <w:r w:rsidRPr="00B8577F">
        <w:rPr>
          <w:sz w:val="32"/>
          <w:szCs w:val="32"/>
        </w:rPr>
        <w:t>Targetgroup</w:t>
      </w:r>
      <w:proofErr w:type="spellEnd"/>
    </w:p>
    <w:p w14:paraId="33B44E54" w14:textId="77777777" w:rsidR="00332719" w:rsidRDefault="00946D2D">
      <w:r>
        <w:t xml:space="preserve">Business to business. We focus </w:t>
      </w:r>
      <w:r w:rsidR="00332719">
        <w:t xml:space="preserve">mainly </w:t>
      </w:r>
      <w:r>
        <w:t xml:space="preserve">on retail </w:t>
      </w:r>
      <w:r w:rsidR="00EC29D1">
        <w:t>companies</w:t>
      </w:r>
      <w:r>
        <w:t xml:space="preserve">. This is </w:t>
      </w:r>
      <w:proofErr w:type="gramStart"/>
      <w:r>
        <w:t>were</w:t>
      </w:r>
      <w:proofErr w:type="gramEnd"/>
      <w:r>
        <w:t xml:space="preserve"> our expertise is built over the years. B</w:t>
      </w:r>
      <w:r w:rsidR="00EC29D1">
        <w:t>ut other sectors might also co</w:t>
      </w:r>
      <w:r>
        <w:t xml:space="preserve">me in scope, such as healthcare and (semi)government. </w:t>
      </w:r>
    </w:p>
    <w:p w14:paraId="272DC6F5" w14:textId="77777777" w:rsidR="00332719" w:rsidRDefault="00332719"/>
    <w:p w14:paraId="223661B3" w14:textId="77777777" w:rsidR="00EC29D1" w:rsidRDefault="00946D2D">
      <w:r>
        <w:t xml:space="preserve">Our entrances are mostly on </w:t>
      </w:r>
      <w:r w:rsidR="00EC29D1">
        <w:t xml:space="preserve">C-level (CFO, CIO, CRO, Risk Manager, CEO) </w:t>
      </w:r>
      <w:r>
        <w:t>especially for strategic solutions. B</w:t>
      </w:r>
      <w:r w:rsidR="00EC29D1">
        <w:t xml:space="preserve">ut </w:t>
      </w:r>
      <w:r>
        <w:t>we also work</w:t>
      </w:r>
      <w:r w:rsidR="00EC29D1">
        <w:t xml:space="preserve"> </w:t>
      </w:r>
      <w:r>
        <w:t xml:space="preserve">with MT's and lower level </w:t>
      </w:r>
      <w:del w:id="36" w:author="Menno Borst" w:date="2015-11-06T10:43:00Z">
        <w:r w:rsidDel="007F6CFE">
          <w:delText>personel</w:delText>
        </w:r>
      </w:del>
      <w:ins w:id="37" w:author="Menno Borst" w:date="2015-11-06T10:43:00Z">
        <w:r w:rsidR="007F6CFE">
          <w:t>personnel</w:t>
        </w:r>
      </w:ins>
      <w:r>
        <w:t xml:space="preserve"> in case more operational services are </w:t>
      </w:r>
      <w:del w:id="38" w:author="Menno Borst" w:date="2015-11-06T10:43:00Z">
        <w:r w:rsidDel="007F6CFE">
          <w:delText>requeired</w:delText>
        </w:r>
      </w:del>
      <w:ins w:id="39" w:author="Menno Borst" w:date="2015-11-06T10:43:00Z">
        <w:r w:rsidR="007F6CFE">
          <w:t>required</w:t>
        </w:r>
      </w:ins>
      <w:r>
        <w:t xml:space="preserve">. </w:t>
      </w:r>
    </w:p>
    <w:p w14:paraId="1B4EC873" w14:textId="77777777" w:rsidR="00C90C60" w:rsidRDefault="00C90C60"/>
    <w:p w14:paraId="386CB500" w14:textId="77777777" w:rsidR="00C90C60" w:rsidRDefault="00C90C60">
      <w:r>
        <w:t>Companies with Risk Management ambitions and needs tend to be the larger companies with sales &gt; 30 million euro. Smaller companies might be in scope as well but with smaller budgets and smaller assignments.</w:t>
      </w:r>
    </w:p>
    <w:p w14:paraId="3D6896F1" w14:textId="77777777" w:rsidR="00B8577F" w:rsidRDefault="00B8577F"/>
    <w:p w14:paraId="70738280" w14:textId="77777777" w:rsidR="00C90C60" w:rsidRDefault="00C90C60"/>
    <w:p w14:paraId="1A62585F" w14:textId="77777777" w:rsidR="00B8577F" w:rsidRPr="00B8577F" w:rsidRDefault="00B8577F">
      <w:pPr>
        <w:rPr>
          <w:sz w:val="32"/>
          <w:szCs w:val="32"/>
        </w:rPr>
      </w:pPr>
      <w:r w:rsidRPr="00B8577F">
        <w:rPr>
          <w:sz w:val="32"/>
          <w:szCs w:val="32"/>
        </w:rPr>
        <w:lastRenderedPageBreak/>
        <w:t>Core values</w:t>
      </w:r>
      <w:r w:rsidR="00C90C60">
        <w:rPr>
          <w:sz w:val="32"/>
          <w:szCs w:val="32"/>
        </w:rPr>
        <w:t xml:space="preserve"> of </w:t>
      </w:r>
      <w:proofErr w:type="spellStart"/>
      <w:r w:rsidR="00C90C60">
        <w:rPr>
          <w:sz w:val="32"/>
          <w:szCs w:val="32"/>
        </w:rPr>
        <w:t>iRisk</w:t>
      </w:r>
      <w:proofErr w:type="spellEnd"/>
      <w:r w:rsidR="00C90C60">
        <w:rPr>
          <w:sz w:val="32"/>
          <w:szCs w:val="32"/>
        </w:rPr>
        <w:t xml:space="preserve"> Services</w:t>
      </w:r>
    </w:p>
    <w:p w14:paraId="49E4EF55" w14:textId="77777777" w:rsidR="00EC29D1" w:rsidRDefault="00EC29D1">
      <w:r>
        <w:t>- Pragmatic;</w:t>
      </w:r>
    </w:p>
    <w:p w14:paraId="6EBE59E8" w14:textId="77777777" w:rsidR="00EC29D1" w:rsidRDefault="00EC29D1">
      <w:r>
        <w:t>- Innovative;</w:t>
      </w:r>
    </w:p>
    <w:p w14:paraId="178C04CE" w14:textId="77777777" w:rsidR="00EC29D1" w:rsidRDefault="00EC29D1">
      <w:r>
        <w:t xml:space="preserve">- </w:t>
      </w:r>
      <w:r w:rsidR="005660E4">
        <w:t>Client driven;</w:t>
      </w:r>
    </w:p>
    <w:p w14:paraId="71A11F7C" w14:textId="77777777" w:rsidR="005660E4" w:rsidRDefault="005660E4">
      <w:r>
        <w:t>- Ambitious;</w:t>
      </w:r>
    </w:p>
    <w:p w14:paraId="4D41D148" w14:textId="77777777" w:rsidR="005660E4" w:rsidRDefault="005660E4">
      <w:r>
        <w:t>- Trustworthy</w:t>
      </w:r>
    </w:p>
    <w:p w14:paraId="71068D19" w14:textId="77777777" w:rsidR="005660E4" w:rsidRDefault="005660E4">
      <w:r>
        <w:t>- Best in class;</w:t>
      </w:r>
    </w:p>
    <w:p w14:paraId="235FDF09" w14:textId="77777777" w:rsidR="00946D2D" w:rsidRDefault="00946D2D">
      <w:r>
        <w:t>- Flexible:</w:t>
      </w:r>
    </w:p>
    <w:p w14:paraId="2FFC25ED" w14:textId="77777777" w:rsidR="00EC29D1" w:rsidRDefault="00EC29D1"/>
    <w:p w14:paraId="7747BDC6" w14:textId="77777777" w:rsidR="00332719" w:rsidRDefault="00332719"/>
    <w:p w14:paraId="16485C7A" w14:textId="77777777" w:rsidR="00B8577F" w:rsidRPr="00B8577F" w:rsidRDefault="00B8577F">
      <w:pPr>
        <w:rPr>
          <w:sz w:val="32"/>
          <w:szCs w:val="32"/>
        </w:rPr>
      </w:pPr>
      <w:commentRangeStart w:id="40"/>
      <w:r w:rsidRPr="00B8577F">
        <w:rPr>
          <w:sz w:val="32"/>
          <w:szCs w:val="32"/>
        </w:rPr>
        <w:t>USP's</w:t>
      </w:r>
      <w:commentRangeEnd w:id="40"/>
      <w:r w:rsidR="007F6CFE">
        <w:rPr>
          <w:rStyle w:val="CommentReference"/>
        </w:rPr>
        <w:commentReference w:id="40"/>
      </w:r>
    </w:p>
    <w:p w14:paraId="71107E6C" w14:textId="77777777" w:rsidR="005660E4" w:rsidRDefault="005660E4">
      <w:r>
        <w:t>- We are extremely flexible and client driven;</w:t>
      </w:r>
    </w:p>
    <w:p w14:paraId="20CEE7BA" w14:textId="77777777" w:rsidR="005660E4" w:rsidRDefault="005660E4">
      <w:r>
        <w:t xml:space="preserve">- We are very pragmatic, theory is important but only to support the </w:t>
      </w:r>
      <w:r w:rsidR="001F1645">
        <w:t>pragmatic solutions we offer, theory will never be leading;</w:t>
      </w:r>
    </w:p>
    <w:p w14:paraId="3C9C9307" w14:textId="77777777" w:rsidR="001F5F70" w:rsidRDefault="001F5F70">
      <w:r>
        <w:t>- Huge expertise in Risk Management; over more than 40 years of knowledge</w:t>
      </w:r>
      <w:r w:rsidR="00A1246D">
        <w:t xml:space="preserve"> (both 20 years)</w:t>
      </w:r>
    </w:p>
    <w:p w14:paraId="5DC13FD2" w14:textId="77777777" w:rsidR="00332719" w:rsidRDefault="00332719">
      <w:pPr>
        <w:rPr>
          <w:ins w:id="42" w:author="Menno Borst" w:date="2015-11-06T10:44:00Z"/>
        </w:rPr>
      </w:pPr>
      <w:r>
        <w:t>- Personal approach</w:t>
      </w:r>
    </w:p>
    <w:p w14:paraId="59BA31AE" w14:textId="77777777" w:rsidR="007F6CFE" w:rsidRDefault="007F6CFE">
      <w:ins w:id="43" w:author="Menno Borst" w:date="2015-11-06T10:44:00Z">
        <w:r>
          <w:t>- Great network in the market for direct incident response</w:t>
        </w:r>
      </w:ins>
    </w:p>
    <w:p w14:paraId="5710CA9C" w14:textId="77777777" w:rsidR="00A37A6D" w:rsidRPr="00A37A6D" w:rsidRDefault="00332719" w:rsidP="00A37A6D">
      <w:r>
        <w:t>- We are unique in that we can offer the entire Risk Management package, from IT Risk management to Operational Risk Management in all departments, and from top (C-level, strategic risk) to tactical and operational risks and audits. Only the larger accountancy firms can offer the same package, but not with the same level of business knowledge and flexibility as we can</w:t>
      </w:r>
      <w:r w:rsidRPr="00C90C60">
        <w:t>.</w:t>
      </w:r>
      <w:r w:rsidR="00A37A6D" w:rsidRPr="00C90C60">
        <w:t xml:space="preserve"> </w:t>
      </w:r>
      <w:proofErr w:type="spellStart"/>
      <w:r w:rsidR="00C90C60" w:rsidRPr="00C90C60">
        <w:rPr>
          <w:rFonts w:cs="Arial"/>
          <w:lang w:val="en-US"/>
        </w:rPr>
        <w:t>i</w:t>
      </w:r>
      <w:r w:rsidR="00A37A6D" w:rsidRPr="00C90C60">
        <w:rPr>
          <w:rFonts w:cs="Arial"/>
          <w:lang w:val="en-US"/>
        </w:rPr>
        <w:t>Risk</w:t>
      </w:r>
      <w:proofErr w:type="spellEnd"/>
      <w:r w:rsidR="00A37A6D" w:rsidRPr="00C90C60">
        <w:rPr>
          <w:rFonts w:cs="Arial"/>
          <w:lang w:val="en-US"/>
        </w:rPr>
        <w:t xml:space="preserve"> Services provides IT and </w:t>
      </w:r>
      <w:hyperlink r:id="rId6" w:history="1">
        <w:r w:rsidR="00A37A6D" w:rsidRPr="00C90C60">
          <w:rPr>
            <w:rFonts w:cs="Arial"/>
            <w:lang w:val="en-US"/>
          </w:rPr>
          <w:t>enterprise risk management (ERM)</w:t>
        </w:r>
      </w:hyperlink>
      <w:r w:rsidR="00A37A6D" w:rsidRPr="00C90C60">
        <w:rPr>
          <w:rFonts w:cs="Arial"/>
          <w:lang w:val="en-US"/>
        </w:rPr>
        <w:t xml:space="preserve"> </w:t>
      </w:r>
      <w:r w:rsidR="00C90C60" w:rsidRPr="00C90C60">
        <w:rPr>
          <w:rFonts w:cs="Arial"/>
          <w:lang w:val="en-US"/>
        </w:rPr>
        <w:t>solutions a</w:t>
      </w:r>
      <w:r w:rsidR="00A37A6D" w:rsidRPr="00C90C60">
        <w:rPr>
          <w:rFonts w:cs="Arial"/>
          <w:lang w:val="en-US"/>
        </w:rPr>
        <w:t xml:space="preserve">s an integrated and joined up approach to managing risk across an </w:t>
      </w:r>
      <w:proofErr w:type="spellStart"/>
      <w:r w:rsidR="00A37A6D" w:rsidRPr="00C90C60">
        <w:rPr>
          <w:rFonts w:cs="Arial"/>
          <w:lang w:val="en-US"/>
        </w:rPr>
        <w:t>organisation</w:t>
      </w:r>
      <w:proofErr w:type="spellEnd"/>
      <w:r w:rsidR="00A37A6D" w:rsidRPr="00C90C60">
        <w:rPr>
          <w:rFonts w:cs="Arial"/>
          <w:lang w:val="en-US"/>
        </w:rPr>
        <w:t xml:space="preserve"> and its extended networks.</w:t>
      </w:r>
    </w:p>
    <w:p w14:paraId="3A3999D0" w14:textId="77777777" w:rsidR="005660E4" w:rsidRDefault="005660E4"/>
    <w:p w14:paraId="4ECEA3EB" w14:textId="77777777" w:rsidR="00B8577F" w:rsidRDefault="00B8577F"/>
    <w:p w14:paraId="687342AA" w14:textId="77777777" w:rsidR="00B8577F" w:rsidRDefault="00B8577F">
      <w:pPr>
        <w:rPr>
          <w:sz w:val="32"/>
          <w:szCs w:val="32"/>
        </w:rPr>
      </w:pPr>
      <w:r w:rsidRPr="00B8577F">
        <w:rPr>
          <w:sz w:val="32"/>
          <w:szCs w:val="32"/>
        </w:rPr>
        <w:t>Preconditions / restrictions</w:t>
      </w:r>
    </w:p>
    <w:p w14:paraId="28D15ADC" w14:textId="77777777" w:rsidR="001F1645" w:rsidRDefault="001F1645">
      <w:r>
        <w:rPr>
          <w:sz w:val="32"/>
          <w:szCs w:val="32"/>
        </w:rPr>
        <w:t xml:space="preserve">- </w:t>
      </w:r>
      <w:r w:rsidRPr="001F1645">
        <w:t>Avoid the colour red, as it is to much of a warning signal;</w:t>
      </w:r>
    </w:p>
    <w:p w14:paraId="0297815E" w14:textId="77777777" w:rsidR="001F1645" w:rsidRDefault="001F1645">
      <w:r>
        <w:t>- We have a sister company that uses a logo, check it at www.iriskit.nl.</w:t>
      </w:r>
    </w:p>
    <w:p w14:paraId="094AA5A7" w14:textId="77777777" w:rsidR="001F1645" w:rsidRDefault="001F1645">
      <w:r>
        <w:t>A related logo, but sufficiently different and recognizable, is preferred;</w:t>
      </w:r>
    </w:p>
    <w:p w14:paraId="0FC1BB7C" w14:textId="77777777" w:rsidR="00B8577F" w:rsidRPr="00B8577F" w:rsidRDefault="00B8577F">
      <w:pPr>
        <w:rPr>
          <w:sz w:val="32"/>
          <w:szCs w:val="32"/>
        </w:rPr>
      </w:pPr>
    </w:p>
    <w:sectPr w:rsidR="00B8577F" w:rsidRPr="00B8577F" w:rsidSect="005B0607">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4" w:author="Menno Borst" w:date="2015-11-06T10:41:00Z" w:initials="MB">
    <w:p w14:paraId="511A6F4D" w14:textId="77777777" w:rsidR="007F6CFE" w:rsidRDefault="007F6CFE">
      <w:pPr>
        <w:pStyle w:val="CommentText"/>
      </w:pPr>
      <w:r>
        <w:rPr>
          <w:rStyle w:val="CommentReference"/>
        </w:rPr>
        <w:annotationRef/>
      </w:r>
      <w:proofErr w:type="spellStart"/>
      <w:r>
        <w:t>Volgens</w:t>
      </w:r>
      <w:proofErr w:type="spellEnd"/>
      <w:r>
        <w:t xml:space="preserve"> </w:t>
      </w:r>
      <w:proofErr w:type="spellStart"/>
      <w:r>
        <w:t>mij</w:t>
      </w:r>
      <w:proofErr w:type="spellEnd"/>
      <w:r>
        <w:t xml:space="preserve"> is </w:t>
      </w:r>
      <w:proofErr w:type="spellStart"/>
      <w:r>
        <w:t>dat</w:t>
      </w:r>
      <w:proofErr w:type="spellEnd"/>
      <w:r>
        <w:t xml:space="preserve"> de </w:t>
      </w:r>
      <w:proofErr w:type="spellStart"/>
      <w:r>
        <w:t>manier</w:t>
      </w:r>
      <w:proofErr w:type="spellEnd"/>
      <w:r>
        <w:t xml:space="preserve"> </w:t>
      </w:r>
      <w:proofErr w:type="spellStart"/>
      <w:r>
        <w:t>waarop</w:t>
      </w:r>
      <w:proofErr w:type="spellEnd"/>
      <w:r>
        <w:t xml:space="preserve"> we het </w:t>
      </w:r>
      <w:proofErr w:type="spellStart"/>
      <w:r>
        <w:t>doen</w:t>
      </w:r>
      <w:proofErr w:type="spellEnd"/>
      <w:r>
        <w:t xml:space="preserve">, </w:t>
      </w:r>
      <w:proofErr w:type="spellStart"/>
      <w:r>
        <w:t>niet</w:t>
      </w:r>
      <w:proofErr w:type="spellEnd"/>
      <w:r>
        <w:t xml:space="preserve"> de </w:t>
      </w:r>
      <w:proofErr w:type="spellStart"/>
      <w:r>
        <w:t>visie</w:t>
      </w:r>
      <w:proofErr w:type="spellEnd"/>
      <w:r>
        <w:t>.</w:t>
      </w:r>
    </w:p>
  </w:comment>
  <w:comment w:id="40" w:author="Menno Borst" w:date="2015-11-06T10:45:00Z" w:initials="MB">
    <w:p w14:paraId="7E2CB875" w14:textId="77777777" w:rsidR="007F6CFE" w:rsidRDefault="007F6CFE">
      <w:pPr>
        <w:pStyle w:val="CommentText"/>
      </w:pPr>
      <w:r>
        <w:rPr>
          <w:rStyle w:val="CommentReference"/>
        </w:rPr>
        <w:annotationRef/>
      </w:r>
      <w:bookmarkStart w:id="41" w:name="_GoBack"/>
      <w:bookmarkEnd w:id="41"/>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1A6F4D" w15:done="0"/>
  <w15:commentEx w15:paraId="7E2CB87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nno Borst">
    <w15:presenceInfo w15:providerId="None" w15:userId="Menno Borst"/>
  </w15:person>
  <w15:person w15:author="menno borst">
    <w15:presenceInfo w15:providerId="Windows Live" w15:userId="e8af5aeb81767e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trackRevisions/>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26C"/>
    <w:rsid w:val="00156904"/>
    <w:rsid w:val="001F1645"/>
    <w:rsid w:val="001F5F70"/>
    <w:rsid w:val="00296293"/>
    <w:rsid w:val="002B0AF7"/>
    <w:rsid w:val="00332719"/>
    <w:rsid w:val="00507C72"/>
    <w:rsid w:val="005660E4"/>
    <w:rsid w:val="005B0607"/>
    <w:rsid w:val="006B0C24"/>
    <w:rsid w:val="006D4E15"/>
    <w:rsid w:val="007F6CFE"/>
    <w:rsid w:val="00946D2D"/>
    <w:rsid w:val="00A1246D"/>
    <w:rsid w:val="00A37A6D"/>
    <w:rsid w:val="00B8577F"/>
    <w:rsid w:val="00C51CD7"/>
    <w:rsid w:val="00C90C60"/>
    <w:rsid w:val="00D90794"/>
    <w:rsid w:val="00EC29D1"/>
    <w:rsid w:val="00F7226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2BB39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6CF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F6CFE"/>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7F6CFE"/>
    <w:rPr>
      <w:sz w:val="18"/>
      <w:szCs w:val="18"/>
    </w:rPr>
  </w:style>
  <w:style w:type="paragraph" w:styleId="CommentText">
    <w:name w:val="annotation text"/>
    <w:basedOn w:val="Normal"/>
    <w:link w:val="CommentTextChar"/>
    <w:uiPriority w:val="99"/>
    <w:semiHidden/>
    <w:unhideWhenUsed/>
    <w:rsid w:val="007F6CFE"/>
  </w:style>
  <w:style w:type="character" w:customStyle="1" w:styleId="CommentTextChar">
    <w:name w:val="Comment Text Char"/>
    <w:basedOn w:val="DefaultParagraphFont"/>
    <w:link w:val="CommentText"/>
    <w:uiPriority w:val="99"/>
    <w:semiHidden/>
    <w:rsid w:val="007F6CFE"/>
  </w:style>
  <w:style w:type="paragraph" w:styleId="CommentSubject">
    <w:name w:val="annotation subject"/>
    <w:basedOn w:val="CommentText"/>
    <w:next w:val="CommentText"/>
    <w:link w:val="CommentSubjectChar"/>
    <w:uiPriority w:val="99"/>
    <w:semiHidden/>
    <w:unhideWhenUsed/>
    <w:rsid w:val="007F6CFE"/>
    <w:rPr>
      <w:b/>
      <w:bCs/>
      <w:sz w:val="20"/>
      <w:szCs w:val="20"/>
    </w:rPr>
  </w:style>
  <w:style w:type="character" w:customStyle="1" w:styleId="CommentSubjectChar">
    <w:name w:val="Comment Subject Char"/>
    <w:basedOn w:val="CommentTextChar"/>
    <w:link w:val="CommentSubject"/>
    <w:uiPriority w:val="99"/>
    <w:semiHidden/>
    <w:rsid w:val="007F6C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50535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microsoft.com/office/2011/relationships/commentsExtended" Target="commentsExtended.xml"/><Relationship Id="rId6" Type="http://schemas.openxmlformats.org/officeDocument/2006/relationships/hyperlink" Target="https://www.theirm.org/events/special-interest-groups/enterprise-risk-management/" TargetMode="External"/><Relationship Id="rId7" Type="http://schemas.openxmlformats.org/officeDocument/2006/relationships/fontTable" Target="fontTable.xml"/><Relationship Id="rId8" Type="http://schemas.microsoft.com/office/2011/relationships/people" Target="peop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605</Words>
  <Characters>3451</Characters>
  <Application>Microsoft Macintosh Word</Application>
  <DocSecurity>0</DocSecurity>
  <Lines>28</Lines>
  <Paragraphs>8</Paragraphs>
  <ScaleCrop>false</ScaleCrop>
  <Company/>
  <LinksUpToDate>false</LinksUpToDate>
  <CharactersWithSpaces>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Schopman</dc:creator>
  <cp:keywords/>
  <dc:description/>
  <cp:lastModifiedBy>menno borst</cp:lastModifiedBy>
  <cp:revision>2</cp:revision>
  <dcterms:created xsi:type="dcterms:W3CDTF">2015-11-06T15:53:00Z</dcterms:created>
  <dcterms:modified xsi:type="dcterms:W3CDTF">2015-11-06T15:53:00Z</dcterms:modified>
</cp:coreProperties>
</file>